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DF717A" w14:textId="77777777" w:rsidR="00915E53" w:rsidRPr="00004135" w:rsidRDefault="00915E53" w:rsidP="006058D4">
      <w:pPr>
        <w:pStyle w:val="Nzev"/>
        <w:rPr>
          <w:sz w:val="48"/>
          <w:lang w:val="cs-CZ"/>
        </w:rPr>
      </w:pPr>
      <w:r w:rsidRPr="00004135">
        <w:rPr>
          <w:sz w:val="48"/>
          <w:lang w:val="cs-CZ"/>
        </w:rPr>
        <w:t>SMLOUVA O DÍLO</w:t>
      </w:r>
    </w:p>
    <w:p w14:paraId="3E1134DB"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14:paraId="35257FBD" w14:textId="77777777"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672096D9" w14:textId="77777777" w:rsidTr="005021DE">
        <w:tc>
          <w:tcPr>
            <w:tcW w:w="4531" w:type="dxa"/>
          </w:tcPr>
          <w:p w14:paraId="7AA248C1" w14:textId="77777777" w:rsidR="00915E53" w:rsidRPr="00004135" w:rsidRDefault="002B446D" w:rsidP="005021DE">
            <w:pPr>
              <w:pStyle w:val="Tabulka-buky11"/>
              <w:rPr>
                <w:rStyle w:val="Siln"/>
                <w:b w:val="0"/>
                <w:bCs w:val="0"/>
                <w:lang w:val="cs-CZ"/>
              </w:rPr>
            </w:pPr>
            <w:r>
              <w:rPr>
                <w:rStyle w:val="Siln"/>
              </w:rPr>
              <w:t>Objednatel:</w:t>
            </w:r>
          </w:p>
        </w:tc>
        <w:tc>
          <w:tcPr>
            <w:tcW w:w="4531" w:type="dxa"/>
          </w:tcPr>
          <w:p w14:paraId="3ECDFED0" w14:textId="77777777" w:rsidR="00915E53" w:rsidRPr="00004135" w:rsidRDefault="00915E53" w:rsidP="005021DE">
            <w:pPr>
              <w:pStyle w:val="Tabulka-buky11"/>
              <w:rPr>
                <w:lang w:val="cs-CZ"/>
              </w:rPr>
            </w:pPr>
            <w:r w:rsidRPr="00004135">
              <w:rPr>
                <w:lang w:val="cs-CZ"/>
              </w:rPr>
              <w:t>Česká republika – Státní pozemkový úřad</w:t>
            </w:r>
          </w:p>
          <w:p w14:paraId="7FB53E36" w14:textId="77777777" w:rsidR="00915E53" w:rsidRPr="00004135" w:rsidRDefault="002C456F" w:rsidP="002C456F">
            <w:pPr>
              <w:pStyle w:val="Tabulka-buky11"/>
              <w:rPr>
                <w:lang w:val="cs-CZ"/>
              </w:rPr>
            </w:pPr>
            <w:r>
              <w:rPr>
                <w:lang w:val="cs-CZ"/>
              </w:rPr>
              <w:t xml:space="preserve">Krajský pozemkový úřad pro </w:t>
            </w:r>
            <w:r>
              <w:t>Královéhradecký kraj</w:t>
            </w:r>
          </w:p>
        </w:tc>
      </w:tr>
      <w:tr w:rsidR="00915E53" w:rsidRPr="00004135" w14:paraId="6B0611A0" w14:textId="77777777" w:rsidTr="005021DE">
        <w:tc>
          <w:tcPr>
            <w:tcW w:w="4531" w:type="dxa"/>
          </w:tcPr>
          <w:p w14:paraId="6847FF23" w14:textId="77777777"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14:paraId="2D13C8AB" w14:textId="77777777" w:rsidR="00915E53" w:rsidRPr="00004135" w:rsidRDefault="00915E53" w:rsidP="005021DE">
            <w:pPr>
              <w:pStyle w:val="Tabulka-buky11"/>
              <w:rPr>
                <w:lang w:val="cs-CZ"/>
              </w:rPr>
            </w:pPr>
            <w:r w:rsidRPr="00004135">
              <w:rPr>
                <w:lang w:val="cs-CZ"/>
              </w:rPr>
              <w:t>Husinecká 1024/11a, 130 00 Praha 3 – Žižkov</w:t>
            </w:r>
          </w:p>
        </w:tc>
      </w:tr>
      <w:tr w:rsidR="008B1A39" w:rsidRPr="00004135" w14:paraId="6E99C933" w14:textId="77777777" w:rsidTr="005021DE">
        <w:tc>
          <w:tcPr>
            <w:tcW w:w="4531" w:type="dxa"/>
          </w:tcPr>
          <w:p w14:paraId="62DF083B" w14:textId="77777777" w:rsidR="008B1A39" w:rsidRPr="008B1A39" w:rsidRDefault="002B446D" w:rsidP="008B1A39">
            <w:pPr>
              <w:pStyle w:val="Tabulka-buky11"/>
              <w:rPr>
                <w:rStyle w:val="Siln"/>
              </w:rPr>
            </w:pPr>
            <w:r>
              <w:rPr>
                <w:rStyle w:val="Siln"/>
              </w:rPr>
              <w:t>Zastoupen:</w:t>
            </w:r>
          </w:p>
        </w:tc>
        <w:tc>
          <w:tcPr>
            <w:tcW w:w="4531" w:type="dxa"/>
          </w:tcPr>
          <w:p w14:paraId="214BA8DC" w14:textId="77777777" w:rsidR="008B1A39" w:rsidRPr="008B1A39" w:rsidRDefault="002C456F" w:rsidP="002C456F">
            <w:pPr>
              <w:pStyle w:val="Tabulka-buky11"/>
            </w:pPr>
            <w:r>
              <w:t xml:space="preserve">Ing. Petrem Lázňovským, </w:t>
            </w:r>
            <w:r w:rsidRPr="002C456F">
              <w:t xml:space="preserve">ředitelem Krajského pozemkového úřadu pro Královéhradecký kraj </w:t>
            </w:r>
          </w:p>
        </w:tc>
      </w:tr>
      <w:tr w:rsidR="008B1A39" w:rsidRPr="00004135" w14:paraId="78297777" w14:textId="77777777" w:rsidTr="005021DE">
        <w:tc>
          <w:tcPr>
            <w:tcW w:w="4531" w:type="dxa"/>
          </w:tcPr>
          <w:p w14:paraId="1CC89C18" w14:textId="77777777"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14:paraId="57191437" w14:textId="77777777" w:rsidR="008B1A39" w:rsidRPr="008B1A39" w:rsidRDefault="002C456F" w:rsidP="008B1A39">
            <w:pPr>
              <w:pStyle w:val="Tabulka-buky11"/>
            </w:pPr>
            <w:r>
              <w:t xml:space="preserve">Ing. Petr </w:t>
            </w:r>
            <w:r w:rsidRPr="002C456F">
              <w:t>Lázňovský, ředitel Krajského pozemkového úřadu pro Královéhradecký kraj</w:t>
            </w:r>
          </w:p>
        </w:tc>
      </w:tr>
      <w:tr w:rsidR="008B1A39" w:rsidRPr="00004135" w14:paraId="6D669C31" w14:textId="77777777" w:rsidTr="005021DE">
        <w:tc>
          <w:tcPr>
            <w:tcW w:w="4531" w:type="dxa"/>
          </w:tcPr>
          <w:p w14:paraId="69D9093D" w14:textId="77777777"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14:paraId="4644507C" w14:textId="77777777" w:rsidR="002C456F" w:rsidRPr="002C456F" w:rsidRDefault="002C456F" w:rsidP="002C456F">
            <w:pPr>
              <w:pStyle w:val="Tabulka-buky11"/>
            </w:pPr>
            <w:r>
              <w:t xml:space="preserve">Ing. Pavel Kafka, vedoucí Pobočky </w:t>
            </w:r>
            <w:r w:rsidR="005C3704">
              <w:t>Náchod</w:t>
            </w:r>
            <w:r w:rsidRPr="002C456F">
              <w:t>,</w:t>
            </w:r>
          </w:p>
          <w:p w14:paraId="45D09165" w14:textId="77777777" w:rsidR="008B1A39" w:rsidRPr="008B1A39" w:rsidRDefault="005C3704" w:rsidP="005C3704">
            <w:pPr>
              <w:pStyle w:val="Tabulka-buky11"/>
            </w:pPr>
            <w:r>
              <w:t>Ing. Vratislav Knitl</w:t>
            </w:r>
            <w:r w:rsidR="002C456F">
              <w:t>, odborný referent</w:t>
            </w:r>
            <w:r w:rsidR="002C456F" w:rsidRPr="002C456F">
              <w:t xml:space="preserve"> Pobočky Náchod</w:t>
            </w:r>
          </w:p>
        </w:tc>
      </w:tr>
      <w:tr w:rsidR="008B1A39" w:rsidRPr="00004135" w14:paraId="7DA90729" w14:textId="77777777" w:rsidTr="005021DE">
        <w:tc>
          <w:tcPr>
            <w:tcW w:w="4531" w:type="dxa"/>
          </w:tcPr>
          <w:p w14:paraId="1482EF1A" w14:textId="77777777" w:rsidR="008B1A39" w:rsidRPr="008B1A39" w:rsidRDefault="008B1A39" w:rsidP="008B1A39">
            <w:pPr>
              <w:pStyle w:val="Tabulka-buky11"/>
              <w:rPr>
                <w:rStyle w:val="Siln"/>
              </w:rPr>
            </w:pPr>
            <w:r w:rsidRPr="008B1A39">
              <w:rPr>
                <w:rStyle w:val="Siln"/>
              </w:rPr>
              <w:t>Adresa:</w:t>
            </w:r>
          </w:p>
        </w:tc>
        <w:tc>
          <w:tcPr>
            <w:tcW w:w="4531" w:type="dxa"/>
          </w:tcPr>
          <w:p w14:paraId="7E1B701D" w14:textId="77777777" w:rsidR="008B1A39" w:rsidRPr="008B1A39" w:rsidRDefault="002C456F" w:rsidP="008B1A39">
            <w:pPr>
              <w:pStyle w:val="Tabulka-buky11"/>
            </w:pPr>
            <w:r>
              <w:t>Kydlinovská 245, 503 01 Hradec Králové</w:t>
            </w:r>
          </w:p>
        </w:tc>
      </w:tr>
      <w:tr w:rsidR="008B1A39" w:rsidRPr="00004135" w14:paraId="00622EB1" w14:textId="77777777" w:rsidTr="005021DE">
        <w:tc>
          <w:tcPr>
            <w:tcW w:w="4531" w:type="dxa"/>
          </w:tcPr>
          <w:p w14:paraId="5884AF32" w14:textId="77777777" w:rsidR="008B1A39" w:rsidRPr="008B1A39" w:rsidRDefault="008B1A39" w:rsidP="008B1A39">
            <w:pPr>
              <w:pStyle w:val="Tabulka-buky11"/>
              <w:rPr>
                <w:rStyle w:val="Siln"/>
              </w:rPr>
            </w:pPr>
            <w:r w:rsidRPr="008B1A39">
              <w:rPr>
                <w:rStyle w:val="Siln"/>
              </w:rPr>
              <w:t>Telefon:</w:t>
            </w:r>
          </w:p>
        </w:tc>
        <w:tc>
          <w:tcPr>
            <w:tcW w:w="4531" w:type="dxa"/>
          </w:tcPr>
          <w:p w14:paraId="75420261" w14:textId="77777777" w:rsidR="008B1A39" w:rsidRPr="008B1A39" w:rsidRDefault="002C456F" w:rsidP="008B1A39">
            <w:pPr>
              <w:pStyle w:val="Tabulka-buky11"/>
            </w:pPr>
            <w:r>
              <w:t>+420 602 448 126</w:t>
            </w:r>
          </w:p>
        </w:tc>
      </w:tr>
      <w:tr w:rsidR="008B1A39" w:rsidRPr="00004135" w14:paraId="49E5EECF" w14:textId="77777777" w:rsidTr="005021DE">
        <w:tc>
          <w:tcPr>
            <w:tcW w:w="4531" w:type="dxa"/>
          </w:tcPr>
          <w:p w14:paraId="51A5DBB2" w14:textId="77777777" w:rsidR="008B1A39" w:rsidRPr="008B1A39" w:rsidRDefault="008B1A39" w:rsidP="008B1A39">
            <w:pPr>
              <w:pStyle w:val="Tabulka-buky11"/>
              <w:rPr>
                <w:rStyle w:val="Siln"/>
              </w:rPr>
            </w:pPr>
            <w:r w:rsidRPr="008B1A39">
              <w:rPr>
                <w:rStyle w:val="Siln"/>
              </w:rPr>
              <w:t>E-mail :</w:t>
            </w:r>
          </w:p>
        </w:tc>
        <w:tc>
          <w:tcPr>
            <w:tcW w:w="4531" w:type="dxa"/>
          </w:tcPr>
          <w:p w14:paraId="62EA19A0" w14:textId="77777777" w:rsidR="008B1A39" w:rsidRPr="008B1A39" w:rsidRDefault="002C456F" w:rsidP="008B1A39">
            <w:pPr>
              <w:pStyle w:val="Tabulka-buky11"/>
            </w:pPr>
            <w:r>
              <w:t>p.laznovsky@spucr.cz</w:t>
            </w:r>
          </w:p>
        </w:tc>
      </w:tr>
      <w:tr w:rsidR="00AC40E6" w:rsidRPr="00004135" w14:paraId="7E81303D" w14:textId="77777777" w:rsidTr="005021DE">
        <w:tc>
          <w:tcPr>
            <w:tcW w:w="4531" w:type="dxa"/>
          </w:tcPr>
          <w:p w14:paraId="15075351" w14:textId="77777777"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14:paraId="55141547" w14:textId="77777777" w:rsidR="00AC40E6" w:rsidRPr="00AC40E6" w:rsidRDefault="00AC40E6" w:rsidP="00AC40E6">
            <w:pPr>
              <w:pStyle w:val="Tabulka-buky11"/>
            </w:pPr>
            <w:r w:rsidRPr="008B1A39">
              <w:t>z49per3</w:t>
            </w:r>
          </w:p>
        </w:tc>
      </w:tr>
      <w:tr w:rsidR="00AC40E6" w:rsidRPr="00004135" w14:paraId="0D37E44A" w14:textId="77777777" w:rsidTr="005021DE">
        <w:tblPrEx>
          <w:tblLook w:val="04A0" w:firstRow="1" w:lastRow="0" w:firstColumn="1" w:lastColumn="0" w:noHBand="0" w:noVBand="1"/>
        </w:tblPrEx>
        <w:tc>
          <w:tcPr>
            <w:tcW w:w="4531" w:type="dxa"/>
          </w:tcPr>
          <w:p w14:paraId="3D248022" w14:textId="77777777"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14:paraId="3C546873" w14:textId="77777777" w:rsidR="00AC40E6" w:rsidRPr="00AC40E6" w:rsidRDefault="00AC40E6" w:rsidP="00AC40E6">
            <w:pPr>
              <w:pStyle w:val="Tabulka-buky11"/>
            </w:pPr>
            <w:r w:rsidRPr="008B1A39">
              <w:t>Česká národní banka</w:t>
            </w:r>
          </w:p>
        </w:tc>
      </w:tr>
      <w:tr w:rsidR="00AC40E6" w:rsidRPr="00004135" w14:paraId="7429E1BB" w14:textId="77777777" w:rsidTr="005021DE">
        <w:tblPrEx>
          <w:tblLook w:val="04A0" w:firstRow="1" w:lastRow="0" w:firstColumn="1" w:lastColumn="0" w:noHBand="0" w:noVBand="1"/>
        </w:tblPrEx>
        <w:tc>
          <w:tcPr>
            <w:tcW w:w="4531" w:type="dxa"/>
          </w:tcPr>
          <w:p w14:paraId="343D9C90" w14:textId="77777777" w:rsidR="00AC40E6" w:rsidRPr="00AC40E6" w:rsidRDefault="00AC40E6" w:rsidP="00AC40E6">
            <w:pPr>
              <w:pStyle w:val="Tabulka-buky11"/>
              <w:rPr>
                <w:rStyle w:val="Siln"/>
              </w:rPr>
            </w:pPr>
            <w:r w:rsidRPr="008B1A39">
              <w:rPr>
                <w:rStyle w:val="Siln"/>
              </w:rPr>
              <w:t>Číslo účtu:</w:t>
            </w:r>
          </w:p>
        </w:tc>
        <w:tc>
          <w:tcPr>
            <w:tcW w:w="4531" w:type="dxa"/>
          </w:tcPr>
          <w:p w14:paraId="3AAC0433" w14:textId="77777777" w:rsidR="00AC40E6" w:rsidRPr="00AC40E6" w:rsidRDefault="00AC40E6" w:rsidP="00AC40E6">
            <w:pPr>
              <w:pStyle w:val="Tabulka-buky11"/>
            </w:pPr>
            <w:r w:rsidRPr="008B1A39">
              <w:t>3723001/0710</w:t>
            </w:r>
          </w:p>
        </w:tc>
      </w:tr>
      <w:tr w:rsidR="00AC40E6" w:rsidRPr="00004135" w14:paraId="2FA4DA6C" w14:textId="77777777" w:rsidTr="005021DE">
        <w:tc>
          <w:tcPr>
            <w:tcW w:w="4531" w:type="dxa"/>
          </w:tcPr>
          <w:p w14:paraId="05C5AE89" w14:textId="77777777"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14:paraId="0BC56AF4" w14:textId="77777777" w:rsidR="00AC40E6" w:rsidRPr="00AC40E6" w:rsidRDefault="00AC40E6" w:rsidP="00AC40E6">
            <w:pPr>
              <w:pStyle w:val="Tabulka-buky11"/>
            </w:pPr>
            <w:r w:rsidRPr="008B1A39">
              <w:t>01312774</w:t>
            </w:r>
          </w:p>
        </w:tc>
      </w:tr>
      <w:tr w:rsidR="00AC40E6" w:rsidRPr="00004135" w14:paraId="2FAF7123" w14:textId="77777777" w:rsidTr="005021DE">
        <w:tc>
          <w:tcPr>
            <w:tcW w:w="4531" w:type="dxa"/>
          </w:tcPr>
          <w:p w14:paraId="625C3B85" w14:textId="77777777" w:rsidR="00AC40E6" w:rsidRPr="00AC40E6" w:rsidRDefault="00AC40E6" w:rsidP="00AC40E6">
            <w:pPr>
              <w:pStyle w:val="Tabulka-buky11"/>
              <w:rPr>
                <w:rStyle w:val="Siln"/>
              </w:rPr>
            </w:pPr>
            <w:r w:rsidRPr="008B1A39">
              <w:rPr>
                <w:rStyle w:val="Siln"/>
              </w:rPr>
              <w:t>DIČ:</w:t>
            </w:r>
          </w:p>
        </w:tc>
        <w:tc>
          <w:tcPr>
            <w:tcW w:w="4531" w:type="dxa"/>
          </w:tcPr>
          <w:p w14:paraId="076458CD" w14:textId="77777777" w:rsidR="00AC40E6" w:rsidRPr="00AC40E6" w:rsidRDefault="00AC40E6" w:rsidP="00AC40E6">
            <w:pPr>
              <w:pStyle w:val="Tabulka-buky11"/>
            </w:pPr>
            <w:r w:rsidRPr="008B1A39">
              <w:t>CZ01312774 - není plátce DPH</w:t>
            </w:r>
          </w:p>
        </w:tc>
      </w:tr>
    </w:tbl>
    <w:p w14:paraId="78941C2F"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6E329DE5" w14:textId="77777777" w:rsidTr="005021DE">
        <w:tc>
          <w:tcPr>
            <w:tcW w:w="4531" w:type="dxa"/>
          </w:tcPr>
          <w:p w14:paraId="650A3A6C" w14:textId="77777777" w:rsidR="00915E53" w:rsidRPr="003A5CF4" w:rsidRDefault="00915E53" w:rsidP="005021DE">
            <w:pPr>
              <w:pStyle w:val="Tabulka-buky11"/>
              <w:rPr>
                <w:rStyle w:val="Siln"/>
              </w:rPr>
            </w:pPr>
            <w:r w:rsidRPr="003A5CF4">
              <w:rPr>
                <w:rStyle w:val="Siln"/>
              </w:rPr>
              <w:t>Zhotovitel:</w:t>
            </w:r>
          </w:p>
        </w:tc>
        <w:tc>
          <w:tcPr>
            <w:tcW w:w="4531" w:type="dxa"/>
          </w:tcPr>
          <w:p w14:paraId="54702B1B" w14:textId="77777777" w:rsidR="00915E53" w:rsidRPr="00004135" w:rsidRDefault="00915E53" w:rsidP="005021DE">
            <w:pPr>
              <w:pStyle w:val="Tabulka-buky11"/>
              <w:rPr>
                <w:lang w:val="cs-CZ"/>
              </w:rPr>
            </w:pPr>
          </w:p>
        </w:tc>
      </w:tr>
      <w:tr w:rsidR="00915E53" w:rsidRPr="00004135" w14:paraId="6915F70B" w14:textId="77777777" w:rsidTr="005021DE">
        <w:tc>
          <w:tcPr>
            <w:tcW w:w="4531" w:type="dxa"/>
          </w:tcPr>
          <w:p w14:paraId="26E05A65"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07F8A671" w14:textId="77777777" w:rsidR="00915E53" w:rsidRPr="00004135" w:rsidRDefault="00915E53" w:rsidP="005021DE">
            <w:pPr>
              <w:pStyle w:val="Tabulka-buky11"/>
              <w:rPr>
                <w:lang w:val="cs-CZ"/>
              </w:rPr>
            </w:pPr>
          </w:p>
        </w:tc>
      </w:tr>
      <w:tr w:rsidR="0072075B" w:rsidRPr="00004135" w14:paraId="39B8A7E1" w14:textId="77777777" w:rsidTr="005021DE">
        <w:tc>
          <w:tcPr>
            <w:tcW w:w="4531" w:type="dxa"/>
          </w:tcPr>
          <w:p w14:paraId="0AB35178" w14:textId="77777777" w:rsidR="0072075B" w:rsidRPr="003A5CF4" w:rsidRDefault="00A1442F" w:rsidP="005021DE">
            <w:pPr>
              <w:pStyle w:val="Tabulka-buky11"/>
              <w:rPr>
                <w:rStyle w:val="Siln"/>
              </w:rPr>
            </w:pPr>
            <w:r w:rsidRPr="003A5CF4">
              <w:rPr>
                <w:rStyle w:val="Siln"/>
              </w:rPr>
              <w:t>Zastoupen:</w:t>
            </w:r>
          </w:p>
        </w:tc>
        <w:tc>
          <w:tcPr>
            <w:tcW w:w="4531" w:type="dxa"/>
          </w:tcPr>
          <w:p w14:paraId="1C490E5C" w14:textId="77777777" w:rsidR="0072075B" w:rsidRPr="00004135" w:rsidRDefault="0072075B" w:rsidP="005021DE">
            <w:pPr>
              <w:pStyle w:val="Tabulka-buky11"/>
              <w:rPr>
                <w:lang w:val="cs-CZ"/>
              </w:rPr>
            </w:pPr>
          </w:p>
        </w:tc>
      </w:tr>
      <w:tr w:rsidR="0072075B" w:rsidRPr="00004135" w14:paraId="209582F2" w14:textId="77777777" w:rsidTr="005021DE">
        <w:tc>
          <w:tcPr>
            <w:tcW w:w="4531" w:type="dxa"/>
          </w:tcPr>
          <w:p w14:paraId="7C0D2F03"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20D182D9" w14:textId="77777777" w:rsidR="0072075B" w:rsidRPr="00004135" w:rsidRDefault="0072075B" w:rsidP="005021DE">
            <w:pPr>
              <w:pStyle w:val="Tabulka-buky11"/>
              <w:rPr>
                <w:lang w:val="cs-CZ"/>
              </w:rPr>
            </w:pPr>
          </w:p>
        </w:tc>
      </w:tr>
      <w:tr w:rsidR="0072075B" w:rsidRPr="00004135" w14:paraId="01B0BC29" w14:textId="77777777" w:rsidTr="005021DE">
        <w:tc>
          <w:tcPr>
            <w:tcW w:w="4531" w:type="dxa"/>
          </w:tcPr>
          <w:p w14:paraId="22CD35AA"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359073A1" w14:textId="77777777" w:rsidR="0072075B" w:rsidRPr="00004135" w:rsidRDefault="0072075B" w:rsidP="005021DE">
            <w:pPr>
              <w:pStyle w:val="Tabulka-buky11"/>
              <w:rPr>
                <w:lang w:val="cs-CZ"/>
              </w:rPr>
            </w:pPr>
          </w:p>
        </w:tc>
      </w:tr>
      <w:tr w:rsidR="0072075B" w:rsidRPr="00004135" w14:paraId="5A551B54" w14:textId="77777777" w:rsidTr="005021DE">
        <w:tc>
          <w:tcPr>
            <w:tcW w:w="4531" w:type="dxa"/>
          </w:tcPr>
          <w:p w14:paraId="742F2E1C" w14:textId="77777777" w:rsidR="0072075B" w:rsidRPr="003A5CF4" w:rsidRDefault="00A1442F" w:rsidP="005021DE">
            <w:pPr>
              <w:pStyle w:val="Tabulka-buky11"/>
              <w:rPr>
                <w:rStyle w:val="Siln"/>
              </w:rPr>
            </w:pPr>
            <w:r w:rsidRPr="003A5CF4">
              <w:rPr>
                <w:rStyle w:val="Siln"/>
              </w:rPr>
              <w:t>Telefon:</w:t>
            </w:r>
          </w:p>
        </w:tc>
        <w:tc>
          <w:tcPr>
            <w:tcW w:w="4531" w:type="dxa"/>
          </w:tcPr>
          <w:p w14:paraId="5108D15F" w14:textId="77777777" w:rsidR="0072075B" w:rsidRPr="00004135" w:rsidRDefault="0072075B" w:rsidP="005021DE">
            <w:pPr>
              <w:pStyle w:val="Tabulka-buky11"/>
              <w:rPr>
                <w:lang w:val="cs-CZ"/>
              </w:rPr>
            </w:pPr>
          </w:p>
        </w:tc>
      </w:tr>
      <w:tr w:rsidR="0072075B" w:rsidRPr="00004135" w14:paraId="1F06DD3F" w14:textId="77777777" w:rsidTr="005021DE">
        <w:tc>
          <w:tcPr>
            <w:tcW w:w="4531" w:type="dxa"/>
          </w:tcPr>
          <w:p w14:paraId="0E063BFC" w14:textId="77777777" w:rsidR="0072075B" w:rsidRPr="003A5CF4" w:rsidRDefault="0072075B" w:rsidP="005021DE">
            <w:pPr>
              <w:pStyle w:val="Tabulka-buky11"/>
              <w:rPr>
                <w:rStyle w:val="Siln"/>
              </w:rPr>
            </w:pPr>
            <w:r w:rsidRPr="003A5CF4">
              <w:rPr>
                <w:rStyle w:val="Siln"/>
              </w:rPr>
              <w:t>E-mail :</w:t>
            </w:r>
          </w:p>
        </w:tc>
        <w:tc>
          <w:tcPr>
            <w:tcW w:w="4531" w:type="dxa"/>
          </w:tcPr>
          <w:p w14:paraId="2037FD8D" w14:textId="77777777" w:rsidR="0072075B" w:rsidRPr="00004135" w:rsidRDefault="0072075B" w:rsidP="005021DE">
            <w:pPr>
              <w:pStyle w:val="Tabulka-buky11"/>
              <w:rPr>
                <w:lang w:val="cs-CZ"/>
              </w:rPr>
            </w:pPr>
          </w:p>
        </w:tc>
      </w:tr>
      <w:tr w:rsidR="0072075B" w:rsidRPr="00004135" w14:paraId="608BAD76" w14:textId="77777777" w:rsidTr="005021DE">
        <w:tc>
          <w:tcPr>
            <w:tcW w:w="4531" w:type="dxa"/>
          </w:tcPr>
          <w:p w14:paraId="65627740" w14:textId="77777777" w:rsidR="0072075B" w:rsidRPr="003A5CF4" w:rsidRDefault="0072075B" w:rsidP="005021DE">
            <w:pPr>
              <w:pStyle w:val="Tabulka-buky11"/>
              <w:rPr>
                <w:rStyle w:val="Siln"/>
              </w:rPr>
            </w:pPr>
            <w:r w:rsidRPr="003A5CF4">
              <w:rPr>
                <w:rStyle w:val="Siln"/>
              </w:rPr>
              <w:t>ID DS:</w:t>
            </w:r>
          </w:p>
        </w:tc>
        <w:tc>
          <w:tcPr>
            <w:tcW w:w="4531" w:type="dxa"/>
          </w:tcPr>
          <w:p w14:paraId="0D85C964" w14:textId="77777777" w:rsidR="0072075B" w:rsidRPr="00004135" w:rsidRDefault="0072075B" w:rsidP="005021DE">
            <w:pPr>
              <w:pStyle w:val="Tabulka-buky11"/>
              <w:rPr>
                <w:lang w:val="cs-CZ"/>
              </w:rPr>
            </w:pPr>
          </w:p>
        </w:tc>
      </w:tr>
      <w:tr w:rsidR="0072075B" w:rsidRPr="00004135" w14:paraId="48BBFFC1" w14:textId="77777777" w:rsidTr="005021DE">
        <w:tc>
          <w:tcPr>
            <w:tcW w:w="4531" w:type="dxa"/>
          </w:tcPr>
          <w:p w14:paraId="698A612E"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7CBF0F54" w14:textId="77777777" w:rsidR="0072075B" w:rsidRPr="00004135" w:rsidRDefault="0072075B" w:rsidP="005021DE">
            <w:pPr>
              <w:pStyle w:val="Tabulka-buky11"/>
              <w:rPr>
                <w:lang w:val="cs-CZ"/>
              </w:rPr>
            </w:pPr>
          </w:p>
        </w:tc>
      </w:tr>
      <w:tr w:rsidR="0072075B" w:rsidRPr="00004135" w14:paraId="72005528" w14:textId="77777777" w:rsidTr="005021DE">
        <w:tc>
          <w:tcPr>
            <w:tcW w:w="4531" w:type="dxa"/>
          </w:tcPr>
          <w:p w14:paraId="6F4F5ADD" w14:textId="77777777" w:rsidR="0072075B" w:rsidRPr="003A5CF4" w:rsidRDefault="0072075B" w:rsidP="005021DE">
            <w:pPr>
              <w:pStyle w:val="Tabulka-buky11"/>
              <w:rPr>
                <w:rStyle w:val="Siln"/>
              </w:rPr>
            </w:pPr>
            <w:r w:rsidRPr="003A5CF4">
              <w:rPr>
                <w:rStyle w:val="Siln"/>
              </w:rPr>
              <w:t>Číslo účtu:</w:t>
            </w:r>
          </w:p>
        </w:tc>
        <w:tc>
          <w:tcPr>
            <w:tcW w:w="4531" w:type="dxa"/>
          </w:tcPr>
          <w:p w14:paraId="525DC2A0" w14:textId="77777777" w:rsidR="0072075B" w:rsidRPr="00004135" w:rsidRDefault="0072075B" w:rsidP="005021DE">
            <w:pPr>
              <w:pStyle w:val="Tabulka-buky11"/>
              <w:rPr>
                <w:lang w:val="cs-CZ"/>
              </w:rPr>
            </w:pPr>
          </w:p>
        </w:tc>
      </w:tr>
      <w:tr w:rsidR="0072075B" w:rsidRPr="00004135" w14:paraId="60508CA1" w14:textId="77777777" w:rsidTr="005021DE">
        <w:tc>
          <w:tcPr>
            <w:tcW w:w="4531" w:type="dxa"/>
          </w:tcPr>
          <w:p w14:paraId="11CFC1FD"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6A51D475" w14:textId="77777777" w:rsidR="0072075B" w:rsidRPr="00004135" w:rsidRDefault="0072075B" w:rsidP="005021DE">
            <w:pPr>
              <w:pStyle w:val="Tabulka-buky11"/>
              <w:rPr>
                <w:lang w:val="cs-CZ"/>
              </w:rPr>
            </w:pPr>
          </w:p>
        </w:tc>
      </w:tr>
      <w:tr w:rsidR="0072075B" w:rsidRPr="00004135" w14:paraId="179012EF" w14:textId="77777777" w:rsidTr="005021DE">
        <w:tc>
          <w:tcPr>
            <w:tcW w:w="4531" w:type="dxa"/>
          </w:tcPr>
          <w:p w14:paraId="0D2FED8F" w14:textId="77777777" w:rsidR="0072075B" w:rsidRPr="003A5CF4" w:rsidRDefault="0072075B" w:rsidP="005021DE">
            <w:pPr>
              <w:pStyle w:val="Tabulka-buky11"/>
              <w:rPr>
                <w:rStyle w:val="Siln"/>
              </w:rPr>
            </w:pPr>
            <w:r w:rsidRPr="003A5CF4">
              <w:rPr>
                <w:rStyle w:val="Siln"/>
              </w:rPr>
              <w:t>DIČ:</w:t>
            </w:r>
          </w:p>
        </w:tc>
        <w:tc>
          <w:tcPr>
            <w:tcW w:w="4531" w:type="dxa"/>
          </w:tcPr>
          <w:p w14:paraId="02B93E1A" w14:textId="77777777" w:rsidR="0072075B" w:rsidRPr="00004135" w:rsidRDefault="0072075B" w:rsidP="005021DE">
            <w:pPr>
              <w:pStyle w:val="Tabulka-buky11"/>
              <w:rPr>
                <w:lang w:val="cs-CZ"/>
              </w:rPr>
            </w:pPr>
          </w:p>
        </w:tc>
      </w:tr>
      <w:tr w:rsidR="0072075B" w:rsidRPr="00004135" w14:paraId="646A8E10" w14:textId="77777777" w:rsidTr="005021DE">
        <w:tc>
          <w:tcPr>
            <w:tcW w:w="4531" w:type="dxa"/>
          </w:tcPr>
          <w:p w14:paraId="0D332A1B" w14:textId="77777777" w:rsidR="0072075B" w:rsidRPr="003A5CF4" w:rsidRDefault="0072075B" w:rsidP="005021DE">
            <w:pPr>
              <w:pStyle w:val="Tabulka-buky11"/>
              <w:rPr>
                <w:rStyle w:val="Siln"/>
              </w:rPr>
            </w:pPr>
            <w:r w:rsidRPr="003A5CF4">
              <w:rPr>
                <w:rStyle w:val="Siln"/>
              </w:rPr>
              <w:t>ID DS:</w:t>
            </w:r>
          </w:p>
        </w:tc>
        <w:tc>
          <w:tcPr>
            <w:tcW w:w="4531" w:type="dxa"/>
          </w:tcPr>
          <w:p w14:paraId="7EE2F8AA" w14:textId="77777777" w:rsidR="0072075B" w:rsidRPr="00004135" w:rsidRDefault="0072075B" w:rsidP="005021DE">
            <w:pPr>
              <w:pStyle w:val="Tabulka-buky11"/>
              <w:rPr>
                <w:lang w:val="cs-CZ"/>
              </w:rPr>
            </w:pPr>
          </w:p>
        </w:tc>
      </w:tr>
      <w:tr w:rsidR="0072075B" w:rsidRPr="00004135" w14:paraId="26D264C1" w14:textId="77777777" w:rsidTr="005021DE">
        <w:tc>
          <w:tcPr>
            <w:tcW w:w="4531" w:type="dxa"/>
          </w:tcPr>
          <w:p w14:paraId="66D8E2D6"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29832295" w14:textId="77777777" w:rsidR="0072075B" w:rsidRPr="00004135" w:rsidRDefault="0072075B" w:rsidP="005021DE">
            <w:pPr>
              <w:pStyle w:val="Tabulka-buky11"/>
              <w:rPr>
                <w:lang w:val="cs-CZ"/>
              </w:rPr>
            </w:pPr>
          </w:p>
        </w:tc>
      </w:tr>
      <w:tr w:rsidR="005021DE" w:rsidRPr="00004135" w14:paraId="35D06438" w14:textId="77777777" w:rsidTr="005021DE">
        <w:tc>
          <w:tcPr>
            <w:tcW w:w="4531" w:type="dxa"/>
          </w:tcPr>
          <w:p w14:paraId="7070038C"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1444FDFC" w14:textId="77777777" w:rsidR="005021DE" w:rsidRPr="00004135" w:rsidRDefault="005021DE" w:rsidP="005021DE">
            <w:pPr>
              <w:pStyle w:val="Tabulka-buky11"/>
              <w:rPr>
                <w:lang w:val="cs-CZ"/>
              </w:rPr>
            </w:pPr>
          </w:p>
        </w:tc>
      </w:tr>
    </w:tbl>
    <w:p w14:paraId="16A1909D"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4F358976" w14:textId="77777777" w:rsidR="00915E53" w:rsidRPr="00004135" w:rsidRDefault="00915E53">
      <w:pPr>
        <w:rPr>
          <w:lang w:val="cs-CZ"/>
        </w:rPr>
      </w:pPr>
      <w:r w:rsidRPr="00004135">
        <w:rPr>
          <w:b/>
          <w:bCs/>
          <w:snapToGrid w:val="0"/>
          <w:lang w:val="cs-CZ"/>
        </w:rPr>
        <w:lastRenderedPageBreak/>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14:paraId="53E75712" w14:textId="77777777" w:rsidR="00BB0254" w:rsidRPr="00004135" w:rsidRDefault="00605862" w:rsidP="001545F1">
      <w:pPr>
        <w:pStyle w:val="Nadpis1"/>
        <w:rPr>
          <w:lang w:val="cs-CZ"/>
        </w:rPr>
      </w:pPr>
      <w:r w:rsidRPr="00004135">
        <w:rPr>
          <w:lang w:val="cs-CZ"/>
        </w:rPr>
        <w:br/>
      </w:r>
      <w:r w:rsidR="00BB0254" w:rsidRPr="00004135">
        <w:rPr>
          <w:lang w:val="cs-CZ"/>
        </w:rPr>
        <w:t>Předmět a účel díla</w:t>
      </w:r>
    </w:p>
    <w:p w14:paraId="6D043A42" w14:textId="77777777"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2C456F">
        <w:rPr>
          <w:rStyle w:val="Siln"/>
        </w:rPr>
        <w:t>v k.ú. Šestajovice</w:t>
      </w:r>
      <w:r>
        <w:rPr>
          <w:lang w:val="cs-CZ"/>
        </w:rPr>
        <w:t>“</w:t>
      </w:r>
      <w:r>
        <w:t>.</w:t>
      </w:r>
    </w:p>
    <w:p w14:paraId="563BE552" w14:textId="77777777"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2C456F">
        <w:t>Šestajovice</w:t>
      </w:r>
      <w:r w:rsidR="002C456F" w:rsidRPr="00030FB7">
        <w:rPr>
          <w:lang w:val="cs-CZ"/>
        </w:rPr>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14:paraId="52D951A1" w14:textId="77777777"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761D7B55" w14:textId="77777777"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14:paraId="641150A8" w14:textId="77777777"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14:paraId="075022B6" w14:textId="77777777"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14:paraId="28506640" w14:textId="77777777" w:rsidR="00BB0254" w:rsidRPr="00004135" w:rsidRDefault="00BB0254" w:rsidP="00EB48C8">
      <w:pPr>
        <w:pStyle w:val="Odstavecseseznamem"/>
        <w:rPr>
          <w:lang w:val="cs-CZ"/>
        </w:rPr>
      </w:pPr>
      <w:r w:rsidRPr="00004135">
        <w:rPr>
          <w:lang w:val="cs-CZ"/>
        </w:rPr>
        <w:t xml:space="preserve">Maximální hodnota opčního práva činí </w:t>
      </w:r>
      <w:r w:rsidR="005C3704">
        <w:t>250 000</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14:paraId="2F6F7FB1" w14:textId="77777777"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14:paraId="638265FE" w14:textId="77777777" w:rsidR="00BB0254" w:rsidRPr="00004135" w:rsidRDefault="00605862" w:rsidP="001545F1">
      <w:pPr>
        <w:pStyle w:val="Nadpis1"/>
        <w:rPr>
          <w:lang w:val="cs-CZ"/>
        </w:rPr>
      </w:pPr>
      <w:r w:rsidRPr="00004135">
        <w:rPr>
          <w:lang w:val="cs-CZ"/>
        </w:rPr>
        <w:br/>
      </w:r>
      <w:r w:rsidR="00BB0254" w:rsidRPr="00004135">
        <w:rPr>
          <w:lang w:val="cs-CZ"/>
        </w:rPr>
        <w:t>Podklady k provedení díla</w:t>
      </w:r>
    </w:p>
    <w:p w14:paraId="1C8FA00F" w14:textId="77777777"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C456F">
        <w:t>6</w:t>
      </w:r>
      <w:r w:rsidR="00271555">
        <w:t>.</w:t>
      </w:r>
    </w:p>
    <w:p w14:paraId="4CFC30AC" w14:textId="77777777"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01E40C6E" w14:textId="77777777"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w:t>
      </w:r>
      <w:r w:rsidRPr="00004135">
        <w:rPr>
          <w:lang w:val="cs-CZ"/>
        </w:rPr>
        <w:lastRenderedPageBreak/>
        <w:t xml:space="preserve">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14:paraId="24BD988D"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189222BB" w14:textId="77777777"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394B31AE" w14:textId="77777777"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14:paraId="14BDC092"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4E916B25" w14:textId="77777777" w:rsidR="00BB0254" w:rsidRPr="00004135" w:rsidRDefault="00BB0254" w:rsidP="00EB48C8">
      <w:pPr>
        <w:pStyle w:val="Odstavec111"/>
        <w:rPr>
          <w:lang w:val="cs-CZ"/>
        </w:rPr>
      </w:pPr>
      <w:r w:rsidRPr="00004135">
        <w:rPr>
          <w:lang w:val="cs-CZ"/>
        </w:rPr>
        <w:t>Revize a doplnění stávajícího bodového pole</w:t>
      </w:r>
    </w:p>
    <w:p w14:paraId="3BC83692" w14:textId="77777777"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0AE24780" w14:textId="77777777"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14:paraId="25DD9F6A" w14:textId="77777777"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14:paraId="42397BE6"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325310F4"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7BE37C8" w14:textId="77777777"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14:paraId="176ED704" w14:textId="77777777"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14:paraId="123B6263" w14:textId="77777777"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14:paraId="0B3A30B5" w14:textId="77777777" w:rsidR="00BB0254" w:rsidRPr="009459BB" w:rsidRDefault="00BB0254" w:rsidP="00EB48C8">
      <w:pPr>
        <w:pStyle w:val="Odstaveca"/>
        <w:rPr>
          <w:lang w:val="cs-CZ"/>
        </w:rPr>
      </w:pPr>
      <w:r w:rsidRPr="00004135">
        <w:rPr>
          <w:lang w:val="cs-CZ"/>
        </w:rPr>
        <w:lastRenderedPageBreak/>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14:paraId="526B40D5" w14:textId="77777777"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77A3043E" w14:textId="77777777"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14:paraId="43E6A8B2" w14:textId="77777777"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14:paraId="02E29D58" w14:textId="02503633"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14:paraId="4ABAE2EE" w14:textId="77777777"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7EA09382" w14:textId="77777777"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14:paraId="7147EB45" w14:textId="77777777" w:rsidR="006F31AB" w:rsidRDefault="006F31AB" w:rsidP="006F31AB">
      <w:pPr>
        <w:pStyle w:val="Odstaveca"/>
      </w:pPr>
      <w:r w:rsidRPr="006F31AB">
        <w:t>Doložení kladného stanoviska katastrálního úřadu ve smyslu § 9 odst. 6 zákona (viz Pokyny č. 43 ČÚZK).</w:t>
      </w:r>
    </w:p>
    <w:p w14:paraId="6F199872" w14:textId="77777777"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14:paraId="43FA3A49" w14:textId="77777777" w:rsidR="00BB0254" w:rsidRPr="00004135" w:rsidRDefault="00BB0254" w:rsidP="00EB48C8">
      <w:pPr>
        <w:pStyle w:val="Odstavec111"/>
        <w:rPr>
          <w:lang w:val="cs-CZ"/>
        </w:rPr>
      </w:pPr>
      <w:r w:rsidRPr="00004135">
        <w:rPr>
          <w:lang w:val="cs-CZ"/>
        </w:rPr>
        <w:t xml:space="preserve">Rozbor současného stavu </w:t>
      </w:r>
    </w:p>
    <w:p w14:paraId="719AD982" w14:textId="77777777"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2C456F">
        <w:t>podle § 5 vyhlášky</w:t>
      </w:r>
      <w:r w:rsidRPr="00004135">
        <w:rPr>
          <w:lang w:val="cs-CZ"/>
        </w:rPr>
        <w:t xml:space="preserve">. </w:t>
      </w:r>
    </w:p>
    <w:p w14:paraId="5C974C02" w14:textId="77777777"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334BC544" w14:textId="77777777"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7CDB81B0"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0C0B41CA" w14:textId="77777777"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26E797CF" w14:textId="77777777" w:rsidR="00BB0254" w:rsidRPr="00004135" w:rsidRDefault="00BB0254" w:rsidP="00EB48C8">
      <w:pPr>
        <w:pStyle w:val="Odstavec111"/>
        <w:rPr>
          <w:lang w:val="cs-CZ"/>
        </w:rPr>
      </w:pPr>
      <w:r w:rsidRPr="00004135">
        <w:rPr>
          <w:lang w:val="cs-CZ"/>
        </w:rPr>
        <w:t xml:space="preserve">Dokumentace k soupisu nároků vlastníků pozemků </w:t>
      </w:r>
    </w:p>
    <w:p w14:paraId="1DB7A73C" w14:textId="77777777"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14:paraId="299763C4" w14:textId="77777777"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2FDB2E2C" w14:textId="77777777"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14:paraId="06870AE8" w14:textId="77777777"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05BA0D3F" w14:textId="77777777"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4D9AEEBF" w14:textId="77777777"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14:paraId="4BC5EC74" w14:textId="77777777"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030CFA88"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23F3E576" w14:textId="77777777" w:rsidR="00BB0254" w:rsidRPr="00004135" w:rsidRDefault="00BB0254" w:rsidP="00EB48C8">
      <w:pPr>
        <w:pStyle w:val="Odstavec111"/>
        <w:rPr>
          <w:lang w:val="cs-CZ"/>
        </w:rPr>
      </w:pPr>
      <w:r w:rsidRPr="00004135">
        <w:rPr>
          <w:lang w:val="cs-CZ"/>
        </w:rPr>
        <w:t>Vypracování plánu společných zařízení</w:t>
      </w:r>
    </w:p>
    <w:p w14:paraId="5EB6A03B" w14:textId="77777777"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1F2DE967"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3F5FD275"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5A19BBA1" w14:textId="77777777"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14:paraId="283FE343" w14:textId="77777777"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14:paraId="35FE37AA" w14:textId="77777777"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14:paraId="74AA42AE" w14:textId="77777777"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14:paraId="42CD09D1" w14:textId="77777777"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4EFE7376" w14:textId="77777777"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14:paraId="12A05C39" w14:textId="77777777"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14:paraId="2CFEAED4" w14:textId="77777777"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185D6BA" w14:textId="77777777"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468B83FF"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7153B316"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330A50F3"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2DD03ACB" w14:textId="77777777"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14:paraId="286C4049" w14:textId="77777777"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14:paraId="5BEAEF62" w14:textId="77777777"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5EEE6BA6"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7BA4B277"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785F8666" w14:textId="77777777"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03B3EAF9" w14:textId="77777777"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284A05EF" w14:textId="77777777"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14:paraId="3AD2737F" w14:textId="77777777"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14:paraId="36A5A887" w14:textId="77777777"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14:paraId="0C3F1146"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6A864FD1" w14:textId="77777777" w:rsidR="00BB0254" w:rsidRPr="00004135" w:rsidRDefault="00BB0254" w:rsidP="00EB48C8">
      <w:pPr>
        <w:pStyle w:val="Odstavecseseznamem"/>
        <w:rPr>
          <w:lang w:val="cs-CZ"/>
        </w:rPr>
      </w:pPr>
      <w:r w:rsidRPr="00004135">
        <w:rPr>
          <w:lang w:val="cs-CZ"/>
        </w:rPr>
        <w:t>Hlavní celek „Mapové dílo“ obsahuje</w:t>
      </w:r>
    </w:p>
    <w:p w14:paraId="3DB0F744"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490ACC96"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3E576B03" w14:textId="77777777"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14:paraId="3AB127BC" w14:textId="77777777"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394E2260" w14:textId="77777777"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14:paraId="058996DE" w14:textId="77777777"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0A6D7BE6" w14:textId="77777777" w:rsidR="00BB0254" w:rsidRPr="00004135" w:rsidRDefault="00BB0254" w:rsidP="00EB48C8">
      <w:pPr>
        <w:pStyle w:val="Odstavecseseznamem"/>
        <w:rPr>
          <w:lang w:val="cs-CZ"/>
        </w:rPr>
      </w:pPr>
      <w:r w:rsidRPr="00004135">
        <w:rPr>
          <w:lang w:val="cs-CZ"/>
        </w:rPr>
        <w:t xml:space="preserve">Hlavní celek „Vytyčení pozemků dle zapsané DKM“ obsahuje </w:t>
      </w:r>
    </w:p>
    <w:p w14:paraId="2536D157" w14:textId="77777777"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14:paraId="4309C594" w14:textId="77777777"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14:paraId="68EDA9D6" w14:textId="77777777"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14:paraId="0099663D" w14:textId="5A3BEDC2"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14:paraId="17F3F06E" w14:textId="77777777"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14:paraId="045B5D45" w14:textId="77777777"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14:paraId="4015CC9D" w14:textId="77777777"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14:paraId="1F576922" w14:textId="77777777"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14:paraId="77690115" w14:textId="77777777"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14:paraId="125B8AA0" w14:textId="77777777"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14:paraId="5CE1E9AD" w14:textId="77777777"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14:paraId="61CE6B9C" w14:textId="77777777"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14:paraId="470330BD" w14:textId="77777777"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14:paraId="6071A02B" w14:textId="77777777"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14:paraId="021A85D7" w14:textId="77777777" w:rsidR="00BB0254" w:rsidRPr="00004135" w:rsidRDefault="00BB0254" w:rsidP="00EB48C8">
      <w:pPr>
        <w:pStyle w:val="Odstavec111"/>
        <w:rPr>
          <w:lang w:val="cs-CZ"/>
        </w:rPr>
      </w:pPr>
      <w:r w:rsidRPr="00004135">
        <w:rPr>
          <w:lang w:val="cs-CZ"/>
        </w:rPr>
        <w:t xml:space="preserve">Zpracování mapového díla - </w:t>
      </w:r>
      <w:r w:rsidR="005C3704">
        <w:t>2</w:t>
      </w:r>
      <w:r w:rsidR="00280088">
        <w:rPr>
          <w:lang w:val="cs-CZ"/>
        </w:rPr>
        <w:t>x papírové zpracování (</w:t>
      </w:r>
      <w:r w:rsidR="005C3704">
        <w:t xml:space="preserve">1x </w:t>
      </w:r>
      <w:r w:rsidRPr="00004135">
        <w:rPr>
          <w:lang w:val="cs-CZ"/>
        </w:rPr>
        <w:t>objednatel</w:t>
      </w:r>
      <w:r w:rsidR="005C3704">
        <w:t>, 1x katastrální úřad</w:t>
      </w:r>
      <w:r w:rsidRPr="00004135">
        <w:rPr>
          <w:lang w:val="cs-CZ"/>
        </w:rPr>
        <w:t xml:space="preserve">) a CD (DVD). </w:t>
      </w:r>
    </w:p>
    <w:p w14:paraId="4E8D3204" w14:textId="77777777"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14:paraId="27D5E349" w14:textId="70AD7980" w:rsidR="00BB0254" w:rsidRPr="00CC43D1" w:rsidRDefault="00BB0254" w:rsidP="00EB48C8">
      <w:pPr>
        <w:pStyle w:val="Odstavec111"/>
        <w:rPr>
          <w:lang w:val="cs-CZ"/>
        </w:rPr>
      </w:pPr>
      <w:r w:rsidRPr="00CC43D1">
        <w:rPr>
          <w:lang w:val="cs-CZ"/>
        </w:rPr>
        <w:t xml:space="preserve">Vypracování </w:t>
      </w:r>
      <w:r w:rsidR="008527D5">
        <w:t>stejnopisu dokumentace</w:t>
      </w:r>
      <w:r w:rsidRPr="00CC43D1">
        <w:rPr>
          <w:lang w:val="cs-CZ"/>
        </w:rPr>
        <w:t xml:space="preserve"> o vytyčení hranic pozemků - </w:t>
      </w:r>
      <w:r w:rsidR="005C3704">
        <w:t>2</w:t>
      </w:r>
      <w:r w:rsidRPr="00CC43D1">
        <w:rPr>
          <w:lang w:val="cs-CZ"/>
        </w:rPr>
        <w:t>x papírové zpracování (1x objednatel</w:t>
      </w:r>
      <w:r w:rsidR="005C3704">
        <w:t>, 1x katastrální úřad</w:t>
      </w:r>
      <w:r w:rsidRPr="00CC43D1">
        <w:rPr>
          <w:lang w:val="cs-CZ"/>
        </w:rPr>
        <w:t xml:space="preserve">) a CD (DVD) podle § 90 </w:t>
      </w:r>
      <w:r w:rsidR="00271555" w:rsidRPr="00CC43D1">
        <w:rPr>
          <w:lang w:val="cs-CZ"/>
        </w:rPr>
        <w:t>katastrální vyhlášky</w:t>
      </w:r>
      <w:r w:rsidRPr="00CC43D1">
        <w:rPr>
          <w:lang w:val="cs-CZ"/>
        </w:rPr>
        <w:t xml:space="preserve">. </w:t>
      </w:r>
    </w:p>
    <w:p w14:paraId="537D1E37" w14:textId="77777777"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14:paraId="01FD14C0" w14:textId="77777777"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14:paraId="6511CB63" w14:textId="77777777"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14:paraId="76B4734D" w14:textId="77777777"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03B835C1" w14:textId="77777777"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2C456F">
        <w:t>Náchod</w:t>
      </w:r>
      <w:r w:rsidR="003B67C5">
        <w:rPr>
          <w:lang w:val="cs-CZ"/>
        </w:rPr>
        <w:t xml:space="preserve">, adresa </w:t>
      </w:r>
      <w:r w:rsidR="002C456F">
        <w:t>Palachova 1303, 547 01 Náchod</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4CF2EC6D" w14:textId="77777777"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14:paraId="1E64FE19" w14:textId="77777777" w:rsidR="00BB0254" w:rsidRPr="00004135" w:rsidRDefault="00BB0254" w:rsidP="00EB48C8">
      <w:pPr>
        <w:pStyle w:val="Odstavecseseznamem"/>
        <w:rPr>
          <w:lang w:val="cs-CZ"/>
        </w:rPr>
      </w:pPr>
      <w:r w:rsidRPr="00004135">
        <w:rPr>
          <w:lang w:val="cs-CZ"/>
        </w:rPr>
        <w:t>Schvalovací protokol bude vyhotoven:</w:t>
      </w:r>
    </w:p>
    <w:p w14:paraId="2374B929" w14:textId="77777777"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14:paraId="4FF01696" w14:textId="77777777" w:rsidR="00BB0254" w:rsidRPr="003B67C5" w:rsidRDefault="00BB0254" w:rsidP="00EB48C8">
      <w:pPr>
        <w:pStyle w:val="Odstavec111"/>
        <w:rPr>
          <w:lang w:val="cs-CZ"/>
        </w:rPr>
      </w:pPr>
      <w:r w:rsidRPr="00004135">
        <w:rPr>
          <w:lang w:val="cs-CZ"/>
        </w:rPr>
        <w:t>u dílčí části 3.1.2. po potvrzení správnosti odevzdávaného díla objednatelem,</w:t>
      </w:r>
    </w:p>
    <w:p w14:paraId="489F5747" w14:textId="77777777"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14:paraId="23E41004" w14:textId="77777777" w:rsidR="003B67C5" w:rsidRPr="00004135" w:rsidRDefault="003B67C5" w:rsidP="00EB48C8">
      <w:pPr>
        <w:pStyle w:val="Odstavec111"/>
        <w:rPr>
          <w:lang w:val="cs-CZ"/>
        </w:rPr>
      </w:pPr>
      <w:r>
        <w:t>dílčí části 3.1.4</w:t>
      </w:r>
      <w:r w:rsidRPr="003B67C5">
        <w:t>. po potvrzení správnosti odevzdávaného díla obje</w:t>
      </w:r>
      <w:r>
        <w:t>dnatelem,</w:t>
      </w:r>
    </w:p>
    <w:p w14:paraId="7F473F64" w14:textId="77777777"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14:paraId="6B57ECA4" w14:textId="77777777"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271E3F99" w14:textId="77777777"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 xml:space="preserve">a </w:t>
      </w:r>
      <w:bookmarkStart w:id="0" w:name="_GoBack"/>
      <w:bookmarkEnd w:id="0"/>
      <w:r w:rsidR="008B5D87" w:rsidRPr="002A3B15">
        <w:t>po předložení kladného schvalovacího protokolu o převzetí dat ve</w:t>
      </w:r>
      <w:r w:rsidR="008B5D87">
        <w:t xml:space="preserve"> </w:t>
      </w:r>
      <w:r w:rsidR="008B5D87" w:rsidRPr="008B5D87">
        <w:t>VFP</w:t>
      </w:r>
      <w:r w:rsidR="002A3B15" w:rsidRPr="002A3B15">
        <w:t>,</w:t>
      </w:r>
    </w:p>
    <w:p w14:paraId="4E7A9956" w14:textId="77777777"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14:paraId="50596064" w14:textId="77777777"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14:paraId="0FD3C89A" w14:textId="77777777"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14:paraId="4AC3817A" w14:textId="77777777" w:rsidR="00BB0254" w:rsidRPr="00004135" w:rsidRDefault="00605862" w:rsidP="001545F1">
      <w:pPr>
        <w:pStyle w:val="Nadpis1"/>
        <w:rPr>
          <w:lang w:val="cs-CZ"/>
        </w:rPr>
      </w:pPr>
      <w:r w:rsidRPr="00004135">
        <w:rPr>
          <w:lang w:val="cs-CZ"/>
        </w:rPr>
        <w:br/>
      </w:r>
      <w:r w:rsidR="00BB0254" w:rsidRPr="00004135">
        <w:rPr>
          <w:lang w:val="cs-CZ"/>
        </w:rPr>
        <w:t>Cena za provedení díla</w:t>
      </w:r>
    </w:p>
    <w:p w14:paraId="494B14BD" w14:textId="77777777"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14:paraId="4CA179CC"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60677452"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BE64993"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771C6FBB"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69CA6870"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5158F05"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4D064C9D"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18F74CA0"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2435AFB"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5DE38908"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05B5FF6D"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3214AAA7"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2A607346"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D0CD2DE"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0027C1E"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4AA50C85"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1331F51"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454CEE"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21674F93"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8DE1DCA"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C298F32"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14:paraId="56CC96FD" w14:textId="77777777" w:rsidTr="00280088">
        <w:trPr>
          <w:trHeight w:val="142"/>
        </w:trPr>
        <w:tc>
          <w:tcPr>
            <w:tcW w:w="6691" w:type="dxa"/>
            <w:tcBorders>
              <w:top w:val="single" w:sz="4" w:space="0" w:color="auto"/>
              <w:left w:val="nil"/>
              <w:bottom w:val="nil"/>
              <w:right w:val="nil"/>
            </w:tcBorders>
            <w:vAlign w:val="center"/>
          </w:tcPr>
          <w:p w14:paraId="13648F26" w14:textId="77777777"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14:paraId="13D468FE" w14:textId="77777777" w:rsidR="00E9294E" w:rsidRPr="00004135" w:rsidRDefault="00E9294E" w:rsidP="00DC4C1D">
            <w:pPr>
              <w:tabs>
                <w:tab w:val="right" w:pos="1026"/>
              </w:tabs>
              <w:spacing w:after="0" w:line="276" w:lineRule="auto"/>
              <w:ind w:left="34"/>
              <w:jc w:val="right"/>
              <w:rPr>
                <w:snapToGrid w:val="0"/>
                <w:lang w:val="cs-CZ" w:eastAsia="en-US"/>
              </w:rPr>
            </w:pPr>
          </w:p>
        </w:tc>
      </w:tr>
    </w:tbl>
    <w:p w14:paraId="01C94307" w14:textId="77777777"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14:paraId="211D123A"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7350F4C4" w14:textId="77777777"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03CAEECE" w14:textId="77777777" w:rsidR="002A3B15" w:rsidRPr="002A3B15" w:rsidRDefault="002A3B15" w:rsidP="00EB48C8">
      <w:pPr>
        <w:pStyle w:val="Odstavecseseznamem"/>
        <w:rPr>
          <w:lang w:val="cs-CZ"/>
        </w:rPr>
      </w:pPr>
      <w:r w:rsidRPr="002A3B15">
        <w:t>Případné dodatečné služby budou řešeny v souladu s § 23 odst. 7 písm. a) Z</w:t>
      </w:r>
      <w:r>
        <w:t>VZ.</w:t>
      </w:r>
    </w:p>
    <w:p w14:paraId="1B380205" w14:textId="77777777"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4EB24199" w14:textId="77777777" w:rsidR="00BB0254" w:rsidRPr="00004135" w:rsidRDefault="00BB0254" w:rsidP="00EB48C8">
      <w:pPr>
        <w:pStyle w:val="Odstavecseseznamem"/>
        <w:rPr>
          <w:lang w:val="cs-CZ"/>
        </w:rPr>
      </w:pPr>
      <w:r w:rsidRPr="00004135">
        <w:rPr>
          <w:lang w:val="cs-CZ"/>
        </w:rPr>
        <w:t>Tisk nutných mapových podkladů je zahrnut do cenové kalkulace.</w:t>
      </w:r>
    </w:p>
    <w:p w14:paraId="278B64DF" w14:textId="77777777"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14:paraId="29A99422" w14:textId="77777777"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1" w:author="Strolená Irena Ing." w:date="2015-09-14T16:35:00Z">
        <w:r w:rsidR="00001A1A">
          <w:t xml:space="preserve"> </w:t>
        </w:r>
      </w:ins>
      <w:r w:rsidR="002A3B15" w:rsidRPr="002A3B15">
        <w:t>– Žižkov, IČ</w:t>
      </w:r>
      <w:r w:rsidR="00DF7CB0">
        <w:t>O</w:t>
      </w:r>
      <w:r w:rsidR="002A3B15" w:rsidRPr="002A3B15">
        <w:t>: 01312774</w:t>
      </w:r>
      <w:r w:rsidR="000912B6">
        <w:t>.</w:t>
      </w:r>
    </w:p>
    <w:p w14:paraId="69A49D03" w14:textId="77777777"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14:paraId="6B2872EC" w14:textId="77777777"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14:paraId="09CDCB16" w14:textId="77777777"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6F4CE81" w14:textId="77777777"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14:paraId="68A2F796" w14:textId="77777777"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14:paraId="4F0135B2" w14:textId="77777777"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14:paraId="7C75BF55" w14:textId="77777777" w:rsidR="00A00D3A" w:rsidRPr="00A00D3A" w:rsidRDefault="00A00D3A" w:rsidP="00EB48C8">
      <w:pPr>
        <w:pStyle w:val="Odstavecseseznamem"/>
        <w:rPr>
          <w:lang w:val="cs-CZ"/>
        </w:rPr>
      </w:pPr>
      <w:r w:rsidRPr="00A00D3A">
        <w:t>Objednatel neposkytne zhotoviteli zálohy</w:t>
      </w:r>
      <w:r>
        <w:t>.</w:t>
      </w:r>
    </w:p>
    <w:p w14:paraId="4C3A1FA2" w14:textId="77777777"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6CDC5826" w14:textId="77777777"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14:paraId="5C2EA2E3" w14:textId="77777777"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042BCCB0" w14:textId="77777777"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1F5836D5"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163C5A61"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2463FC47"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2AD1FCBF"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54D9F3C4" w14:textId="77777777"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14:paraId="486991E0" w14:textId="77777777"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14:paraId="150E18E4" w14:textId="77777777"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203C2D">
        <w:t>8</w:t>
      </w:r>
      <w:r w:rsidR="008E3999">
        <w:rPr>
          <w:lang w:val="cs-CZ"/>
        </w:rPr>
        <w:t xml:space="preserve">. </w:t>
      </w:r>
      <w:r w:rsidR="008E3999">
        <w:t>této</w:t>
      </w:r>
      <w:proofErr w:type="gramEnd"/>
      <w:r w:rsidR="008E3999">
        <w:t xml:space="preserve"> </w:t>
      </w:r>
      <w:r w:rsidRPr="00004135">
        <w:rPr>
          <w:lang w:val="cs-CZ"/>
        </w:rPr>
        <w:t xml:space="preserve">smlouvy. </w:t>
      </w:r>
    </w:p>
    <w:p w14:paraId="58DDA67D" w14:textId="77777777"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4A48E413" w14:textId="77777777"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69627E7F" w14:textId="77777777"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029BC6ED" w14:textId="77777777"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2D2B1E15" w14:textId="77777777"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6A2DD702" w14:textId="77777777"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14:paraId="7B9E4E3A" w14:textId="77777777"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14:paraId="032BF37F" w14:textId="77777777"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4828FC51" w14:textId="77777777"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67649D92" w14:textId="77777777"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19FDDB55"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3AD417EF" w14:textId="77777777"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14:paraId="75A6ED4F" w14:textId="77777777" w:rsidR="00BB0254" w:rsidRPr="00004135" w:rsidRDefault="00BB0254" w:rsidP="008450FC">
      <w:pPr>
        <w:pStyle w:val="Odstavec111"/>
        <w:rPr>
          <w:lang w:val="cs-CZ"/>
        </w:rPr>
      </w:pPr>
      <w:r w:rsidRPr="00004135">
        <w:rPr>
          <w:lang w:val="cs-CZ"/>
        </w:rPr>
        <w:t>zhotovitel vstoupí do likvidace;</w:t>
      </w:r>
    </w:p>
    <w:p w14:paraId="1FEAE676" w14:textId="77777777"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119812F7" w14:textId="77777777"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121C35E5"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5F4C5374"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0E2A6B00"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0C579B05" w14:textId="77777777"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14:paraId="17E2D540"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741BC832" w14:textId="77777777"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68DC1F19" w14:textId="77777777"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14:paraId="5FA1E283" w14:textId="77777777"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607BB306" w14:textId="77777777" w:rsidR="00BB0254" w:rsidRPr="00004135" w:rsidRDefault="00BB0254" w:rsidP="00EB48C8">
      <w:pPr>
        <w:pStyle w:val="Odstavecseseznamem"/>
        <w:rPr>
          <w:lang w:val="cs-CZ"/>
        </w:rPr>
      </w:pPr>
      <w:r w:rsidRPr="00004135">
        <w:rPr>
          <w:lang w:val="cs-CZ"/>
        </w:rPr>
        <w:t xml:space="preserve">Neveřejné informace nezahrnují: </w:t>
      </w:r>
    </w:p>
    <w:p w14:paraId="048FDB8E" w14:textId="77777777"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14:paraId="1DE6790E" w14:textId="77777777"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2DBED6D8" w14:textId="77777777"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0D44DE42"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260F4FE3"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34787D00"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0D60320F" w14:textId="77777777"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14:paraId="3E6D20BF" w14:textId="77777777"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7B8E1B2C" w14:textId="77777777"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5B55462" w14:textId="77777777"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872EE91" w14:textId="77777777"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1C372F02" w14:textId="77777777"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2C456F">
        <w:t>100.000,-</w:t>
      </w:r>
      <w:r w:rsidRPr="00832965">
        <w:t xml:space="preserve"> Kč (slovy </w:t>
      </w:r>
      <w:r w:rsidR="002C456F">
        <w:t xml:space="preserve">jedno sto tisíc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14:paraId="0C131CA6"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543EB344"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047022EE"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14:paraId="5CF8B52A"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4C4AE8A5"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14:paraId="70CBDA5B"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5784BBC9" w14:textId="77777777"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1A24E90F" w14:textId="77777777" w:rsidR="003D1378" w:rsidRDefault="003D1378" w:rsidP="003D1378">
      <w:pPr>
        <w:pStyle w:val="Odstavecseseznamem"/>
      </w:pPr>
      <w:r>
        <w:t>Zhotovitel je povinen nést až do okamžiku předání díla nebezpečí škody na zhotoveném díle.</w:t>
      </w:r>
    </w:p>
    <w:p w14:paraId="150DB287" w14:textId="77777777"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4986A2DC"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D22A624"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454C9336" w14:textId="77777777"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14:paraId="25B85A2E" w14:textId="77777777"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w:t>
      </w:r>
      <w:proofErr w:type="gramStart"/>
      <w:r w:rsidR="00205D43">
        <w:t>j. ...... Kč</w:t>
      </w:r>
      <w:proofErr w:type="gramEnd"/>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2C686F34" w14:textId="77777777"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14:paraId="3D7EE539" w14:textId="77777777"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482C928C" w14:textId="77777777"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14:paraId="70FEF2B4"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7FB1C82A" w14:textId="77777777" w:rsidR="00751711" w:rsidRPr="00AD7D31" w:rsidRDefault="00751711" w:rsidP="00EB48C8">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14:paraId="6258FF4C" w14:textId="77777777" w:rsidR="00BB0254" w:rsidRPr="00004135" w:rsidRDefault="00605862" w:rsidP="001545F1">
      <w:pPr>
        <w:pStyle w:val="Nadpis1"/>
        <w:rPr>
          <w:lang w:val="cs-CZ"/>
        </w:rPr>
      </w:pPr>
      <w:r w:rsidRPr="00004135">
        <w:rPr>
          <w:lang w:val="cs-CZ"/>
        </w:rPr>
        <w:br/>
      </w:r>
      <w:r w:rsidR="00BB0254" w:rsidRPr="00004135">
        <w:rPr>
          <w:lang w:val="cs-CZ"/>
        </w:rPr>
        <w:t>Závěrečná ustanovení</w:t>
      </w:r>
    </w:p>
    <w:p w14:paraId="0B46F32F" w14:textId="77777777"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14:paraId="3BEC0D1E" w14:textId="77777777" w:rsidR="00BB0254" w:rsidRPr="00004135" w:rsidRDefault="00BB0254" w:rsidP="00EB48C8">
      <w:pPr>
        <w:pStyle w:val="Odstavecseseznamem"/>
        <w:rPr>
          <w:lang w:val="cs-CZ"/>
        </w:rPr>
      </w:pPr>
      <w:r w:rsidRPr="00004135">
        <w:rPr>
          <w:lang w:val="cs-CZ"/>
        </w:rPr>
        <w:t>Smlouva je vyhotovena ve čtyře</w:t>
      </w:r>
      <w:r w:rsidR="002C456F">
        <w:rPr>
          <w:lang w:val="cs-CZ"/>
        </w:rPr>
        <w:t>ch</w:t>
      </w:r>
      <w:r w:rsidRPr="00004135">
        <w:rPr>
          <w:lang w:val="cs-CZ"/>
        </w:rPr>
        <w:t xml:space="preserve"> stejnopisech, ve dvou vyhotoveních pro objednatele a ve dvou vyhotoveních pro zhotovitele a každý z nich má váhu originálu. </w:t>
      </w:r>
    </w:p>
    <w:p w14:paraId="69C016D5" w14:textId="77777777"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14:paraId="0938C88B" w14:textId="77777777"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14:paraId="627223D5" w14:textId="77777777" w:rsidR="00BB0254" w:rsidRPr="00004135" w:rsidRDefault="00BB0254" w:rsidP="00EB48C8">
      <w:pPr>
        <w:pStyle w:val="Odstavecseseznamem"/>
        <w:rPr>
          <w:lang w:val="cs-CZ"/>
        </w:rPr>
      </w:pPr>
      <w:r w:rsidRPr="00004135">
        <w:rPr>
          <w:lang w:val="cs-CZ"/>
        </w:rPr>
        <w:t>Smlouva nabývá platnosti a účinnosti dnem jejího podpisu smluvními stranami.</w:t>
      </w:r>
    </w:p>
    <w:p w14:paraId="4FD58A14" w14:textId="77777777"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14:paraId="4E1F0A17" w14:textId="77777777"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14:paraId="07B0864B" w14:textId="77777777" w:rsidTr="008D2DD1">
        <w:trPr>
          <w:trHeight w:val="1020"/>
        </w:trPr>
        <w:tc>
          <w:tcPr>
            <w:tcW w:w="4531" w:type="dxa"/>
          </w:tcPr>
          <w:p w14:paraId="17D2F29E" w14:textId="77777777" w:rsidR="008D2DD1" w:rsidRPr="00004135" w:rsidRDefault="008D2DD1" w:rsidP="008D2DD1">
            <w:pPr>
              <w:spacing w:before="240"/>
              <w:rPr>
                <w:lang w:val="cs-CZ"/>
              </w:rPr>
            </w:pPr>
            <w:r w:rsidRPr="00004135">
              <w:rPr>
                <w:lang w:val="cs-CZ"/>
              </w:rPr>
              <w:t xml:space="preserve">V </w:t>
            </w:r>
            <w:r w:rsidR="002C456F">
              <w:t>Hradci Králové</w:t>
            </w:r>
            <w:r w:rsidRPr="00004135">
              <w:rPr>
                <w:lang w:val="cs-CZ"/>
              </w:rPr>
              <w:t xml:space="preserve"> dne ……………</w:t>
            </w:r>
            <w:proofErr w:type="gramStart"/>
            <w:r w:rsidRPr="00004135">
              <w:rPr>
                <w:lang w:val="cs-CZ"/>
              </w:rPr>
              <w:t>…..</w:t>
            </w:r>
            <w:proofErr w:type="gramEnd"/>
          </w:p>
          <w:p w14:paraId="12B25E35" w14:textId="77777777" w:rsidR="008D2DD1" w:rsidRPr="00004135" w:rsidRDefault="008D2DD1" w:rsidP="008D2DD1">
            <w:pPr>
              <w:spacing w:before="240"/>
              <w:rPr>
                <w:lang w:val="cs-CZ"/>
              </w:rPr>
            </w:pPr>
          </w:p>
        </w:tc>
        <w:tc>
          <w:tcPr>
            <w:tcW w:w="4531" w:type="dxa"/>
          </w:tcPr>
          <w:p w14:paraId="5FD4E3AE" w14:textId="77777777"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14:paraId="052F6E8B" w14:textId="77777777" w:rsidR="008D2DD1" w:rsidRPr="00004135" w:rsidRDefault="008D2DD1" w:rsidP="008D2DD1">
            <w:pPr>
              <w:spacing w:before="240"/>
              <w:rPr>
                <w:lang w:val="cs-CZ"/>
              </w:rPr>
            </w:pPr>
          </w:p>
        </w:tc>
      </w:tr>
      <w:tr w:rsidR="008D2DD1" w:rsidRPr="00004135" w14:paraId="4D5BFFF8" w14:textId="77777777" w:rsidTr="008D2DD1">
        <w:tc>
          <w:tcPr>
            <w:tcW w:w="4531" w:type="dxa"/>
          </w:tcPr>
          <w:p w14:paraId="1A1C9CC7" w14:textId="77777777" w:rsidR="008D2DD1" w:rsidRPr="00004135" w:rsidRDefault="008D2DD1" w:rsidP="000A0ADC">
            <w:pPr>
              <w:rPr>
                <w:lang w:val="cs-CZ"/>
              </w:rPr>
            </w:pPr>
            <w:r w:rsidRPr="00004135">
              <w:rPr>
                <w:lang w:val="cs-CZ"/>
              </w:rPr>
              <w:t>Za objednatele:</w:t>
            </w:r>
            <w:r w:rsidRPr="00004135">
              <w:rPr>
                <w:lang w:val="cs-CZ"/>
              </w:rPr>
              <w:tab/>
            </w:r>
          </w:p>
        </w:tc>
        <w:tc>
          <w:tcPr>
            <w:tcW w:w="4531" w:type="dxa"/>
          </w:tcPr>
          <w:p w14:paraId="56B7343E" w14:textId="77777777" w:rsidR="008D2DD1" w:rsidRPr="00004135" w:rsidRDefault="008D2DD1" w:rsidP="000A0ADC">
            <w:pPr>
              <w:rPr>
                <w:lang w:val="cs-CZ"/>
              </w:rPr>
            </w:pPr>
            <w:r w:rsidRPr="00004135">
              <w:rPr>
                <w:lang w:val="cs-CZ"/>
              </w:rPr>
              <w:t>Za zhotovitele:</w:t>
            </w:r>
          </w:p>
        </w:tc>
      </w:tr>
      <w:tr w:rsidR="008D2DD1" w:rsidRPr="00004135" w14:paraId="312CB995" w14:textId="77777777" w:rsidTr="008D2DD1">
        <w:trPr>
          <w:trHeight w:val="1299"/>
        </w:trPr>
        <w:tc>
          <w:tcPr>
            <w:tcW w:w="4531" w:type="dxa"/>
          </w:tcPr>
          <w:p w14:paraId="5D77B7F1" w14:textId="77777777" w:rsidR="008D2DD1" w:rsidRPr="00004135" w:rsidRDefault="008D2DD1" w:rsidP="000A0ADC">
            <w:pPr>
              <w:rPr>
                <w:lang w:val="cs-CZ"/>
              </w:rPr>
            </w:pPr>
          </w:p>
          <w:p w14:paraId="54D87323" w14:textId="77777777" w:rsidR="008D2DD1" w:rsidRPr="00004135" w:rsidRDefault="008D2DD1" w:rsidP="000A0ADC">
            <w:pPr>
              <w:rPr>
                <w:lang w:val="cs-CZ"/>
              </w:rPr>
            </w:pPr>
          </w:p>
        </w:tc>
        <w:tc>
          <w:tcPr>
            <w:tcW w:w="4531" w:type="dxa"/>
          </w:tcPr>
          <w:p w14:paraId="0EC5F6B6" w14:textId="77777777" w:rsidR="008D2DD1" w:rsidRPr="00004135" w:rsidRDefault="008D2DD1" w:rsidP="000A0ADC">
            <w:pPr>
              <w:rPr>
                <w:lang w:val="cs-CZ"/>
              </w:rPr>
            </w:pPr>
          </w:p>
          <w:p w14:paraId="5B96544B" w14:textId="77777777" w:rsidR="008D2DD1" w:rsidRPr="00004135" w:rsidRDefault="008D2DD1" w:rsidP="000A0ADC">
            <w:pPr>
              <w:rPr>
                <w:lang w:val="cs-CZ"/>
              </w:rPr>
            </w:pPr>
          </w:p>
        </w:tc>
      </w:tr>
      <w:tr w:rsidR="008D2DD1" w:rsidRPr="00004135" w14:paraId="3F9E003E" w14:textId="77777777" w:rsidTr="008D2DD1">
        <w:tc>
          <w:tcPr>
            <w:tcW w:w="4531" w:type="dxa"/>
          </w:tcPr>
          <w:p w14:paraId="1BD85808" w14:textId="77777777" w:rsidR="008D2DD1" w:rsidRPr="00004135" w:rsidRDefault="008D2DD1" w:rsidP="008D2DD1">
            <w:pPr>
              <w:pBdr>
                <w:bottom w:val="single" w:sz="6" w:space="1" w:color="auto"/>
              </w:pBdr>
              <w:ind w:right="459"/>
              <w:rPr>
                <w:lang w:val="cs-CZ"/>
              </w:rPr>
            </w:pPr>
          </w:p>
          <w:p w14:paraId="55B5E8A5" w14:textId="77777777" w:rsidR="008D2DD1" w:rsidRPr="00004135" w:rsidRDefault="008D2DD1" w:rsidP="000A0ADC">
            <w:pPr>
              <w:rPr>
                <w:lang w:val="cs-CZ"/>
              </w:rPr>
            </w:pPr>
          </w:p>
          <w:p w14:paraId="3EAAF58E" w14:textId="77777777" w:rsidR="002C456F" w:rsidRPr="002C456F" w:rsidRDefault="002C456F" w:rsidP="002C456F">
            <w:r>
              <w:t>Ing. Petr Lázňovský</w:t>
            </w:r>
          </w:p>
          <w:p w14:paraId="3F9B2CD7" w14:textId="77777777" w:rsidR="002C456F" w:rsidRPr="002C456F" w:rsidRDefault="002C456F" w:rsidP="002C456F">
            <w:r>
              <w:t>ředitel</w:t>
            </w:r>
          </w:p>
          <w:p w14:paraId="3F140F4B" w14:textId="77777777" w:rsidR="002C456F" w:rsidRPr="002C456F" w:rsidRDefault="002C456F" w:rsidP="002C456F">
            <w:r>
              <w:t>Krajského pozemkového úřadu</w:t>
            </w:r>
          </w:p>
          <w:p w14:paraId="7F9B8C41" w14:textId="77777777" w:rsidR="002C456F" w:rsidRPr="002C456F" w:rsidRDefault="002C456F" w:rsidP="002C456F">
            <w:r>
              <w:t>pro Královéhradecký kraj</w:t>
            </w:r>
          </w:p>
          <w:p w14:paraId="0D609BEB" w14:textId="77777777" w:rsidR="00B11C9D" w:rsidRPr="00004135" w:rsidRDefault="002C456F" w:rsidP="002C456F">
            <w:pPr>
              <w:rPr>
                <w:lang w:val="cs-CZ"/>
              </w:rPr>
            </w:pPr>
            <w:r>
              <w:t>Státní pozemkový</w:t>
            </w:r>
            <w:r w:rsidRPr="002C456F">
              <w:t xml:space="preserve"> úřad</w:t>
            </w:r>
          </w:p>
        </w:tc>
        <w:tc>
          <w:tcPr>
            <w:tcW w:w="4531" w:type="dxa"/>
          </w:tcPr>
          <w:p w14:paraId="4E4A350D" w14:textId="77777777" w:rsidR="008D2DD1" w:rsidRPr="00004135" w:rsidRDefault="008D2DD1" w:rsidP="008D2DD1">
            <w:pPr>
              <w:pBdr>
                <w:bottom w:val="single" w:sz="6" w:space="1" w:color="auto"/>
              </w:pBdr>
              <w:ind w:right="454"/>
              <w:rPr>
                <w:lang w:val="cs-CZ"/>
              </w:rPr>
            </w:pPr>
          </w:p>
          <w:p w14:paraId="0FE213C9" w14:textId="77777777" w:rsidR="008D2DD1" w:rsidRPr="00004135" w:rsidRDefault="008D2DD1" w:rsidP="000A0ADC">
            <w:pPr>
              <w:rPr>
                <w:lang w:val="cs-CZ"/>
              </w:rPr>
            </w:pPr>
          </w:p>
          <w:p w14:paraId="6F1DB43F" w14:textId="77777777" w:rsidR="008D2DD1" w:rsidRDefault="00733055" w:rsidP="008D2DD1">
            <w:r>
              <w:t>Jméno, příjmení</w:t>
            </w:r>
          </w:p>
          <w:p w14:paraId="6198D7DC" w14:textId="77777777" w:rsidR="00733055" w:rsidRPr="00004135" w:rsidRDefault="00733055" w:rsidP="008D2DD1">
            <w:pPr>
              <w:rPr>
                <w:lang w:val="cs-CZ"/>
              </w:rPr>
            </w:pPr>
          </w:p>
        </w:tc>
      </w:tr>
      <w:tr w:rsidR="008D2DD1" w:rsidRPr="00004135" w14:paraId="1775A821" w14:textId="77777777" w:rsidTr="008D2DD1">
        <w:tc>
          <w:tcPr>
            <w:tcW w:w="9062" w:type="dxa"/>
            <w:gridSpan w:val="2"/>
          </w:tcPr>
          <w:p w14:paraId="2B7C24E3" w14:textId="77777777" w:rsidR="008D2DD1" w:rsidRPr="00004135" w:rsidRDefault="008D2DD1" w:rsidP="008D2DD1">
            <w:pPr>
              <w:spacing w:before="840"/>
              <w:rPr>
                <w:lang w:val="cs-CZ"/>
              </w:rPr>
            </w:pPr>
            <w:r w:rsidRPr="00004135">
              <w:rPr>
                <w:lang w:val="cs-CZ"/>
              </w:rPr>
              <w:t xml:space="preserve">Příloha: </w:t>
            </w:r>
          </w:p>
          <w:p w14:paraId="549FF48D" w14:textId="77777777" w:rsidR="008D2DD1" w:rsidRPr="00004135" w:rsidRDefault="008D2DD1" w:rsidP="008D2DD1">
            <w:pPr>
              <w:spacing w:before="240"/>
              <w:rPr>
                <w:lang w:val="cs-CZ"/>
              </w:rPr>
            </w:pPr>
            <w:r w:rsidRPr="00004135">
              <w:rPr>
                <w:lang w:val="cs-CZ"/>
              </w:rPr>
              <w:t>1. Položkový výkaz činností</w:t>
            </w:r>
            <w:r w:rsidR="002C456F">
              <w:t xml:space="preserve"> - KoPÚ Šestajovice</w:t>
            </w:r>
          </w:p>
        </w:tc>
      </w:tr>
    </w:tbl>
    <w:p w14:paraId="17BFCAD7" w14:textId="77777777" w:rsidR="008D2DD1" w:rsidRPr="00004135" w:rsidRDefault="008D2DD1" w:rsidP="002C456F">
      <w:pPr>
        <w:rPr>
          <w:lang w:val="cs-CZ"/>
        </w:rPr>
      </w:pPr>
    </w:p>
    <w:sectPr w:rsidR="008D2DD1" w:rsidRPr="00004135" w:rsidSect="00CE18AF">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49421D" w15:done="0"/>
  <w15:commentEx w15:paraId="217A4D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AA07A5" w14:textId="77777777" w:rsidR="00212857" w:rsidRDefault="00212857" w:rsidP="0072075B">
      <w:pPr>
        <w:spacing w:after="0" w:line="240" w:lineRule="auto"/>
      </w:pPr>
      <w:r>
        <w:separator/>
      </w:r>
    </w:p>
  </w:endnote>
  <w:endnote w:type="continuationSeparator" w:id="0">
    <w:p w14:paraId="0CEB9DB5" w14:textId="77777777"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CF6B0" w14:textId="77777777" w:rsidR="000667FF" w:rsidRDefault="000667FF">
    <w:pPr>
      <w:pStyle w:val="Zpat"/>
      <w:pBdr>
        <w:bottom w:val="single" w:sz="6" w:space="1" w:color="auto"/>
      </w:pBdr>
      <w:jc w:val="right"/>
    </w:pPr>
  </w:p>
  <w:p w14:paraId="7540A004" w14:textId="77777777" w:rsidR="000667FF" w:rsidRPr="0025120D" w:rsidRDefault="00CC43D1">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CC43D1">
          <w:rPr>
            <w:noProof/>
            <w:sz w:val="16"/>
            <w:lang w:val="cs-CZ"/>
          </w:rPr>
          <w:t>17</w:t>
        </w:r>
        <w:r w:rsidR="000667FF" w:rsidRPr="0025120D">
          <w:rPr>
            <w:sz w:val="16"/>
          </w:rPr>
          <w:fldChar w:fldCharType="end"/>
        </w:r>
      </w:sdtContent>
    </w:sdt>
  </w:p>
  <w:p w14:paraId="4B47B0BD" w14:textId="77777777"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E999FD" w14:textId="77777777" w:rsidR="00212857" w:rsidRDefault="00212857" w:rsidP="0072075B">
      <w:pPr>
        <w:spacing w:after="0" w:line="240" w:lineRule="auto"/>
      </w:pPr>
      <w:r>
        <w:separator/>
      </w:r>
    </w:p>
  </w:footnote>
  <w:footnote w:type="continuationSeparator" w:id="0">
    <w:p w14:paraId="3D5CDC36" w14:textId="77777777"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332B5" w14:textId="77777777"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2C456F">
      <w:t>Šestajovice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320CA" w14:textId="77777777"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14:paraId="349DD3C1" w14:textId="77777777"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14:paraId="25D15C05" w14:textId="77777777"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 xml:space="preserve">Komplexní pozemkové úpravy v k. ú. </w:t>
    </w:r>
    <w:r w:rsidR="002C456F">
      <w:t>Šestajovice</w:t>
    </w:r>
  </w:p>
  <w:p w14:paraId="6BC3FB8A" w14:textId="77777777"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854EE"/>
    <w:rsid w:val="0019518F"/>
    <w:rsid w:val="001D5389"/>
    <w:rsid w:val="001F66AF"/>
    <w:rsid w:val="00200280"/>
    <w:rsid w:val="00203C2D"/>
    <w:rsid w:val="00205D43"/>
    <w:rsid w:val="00206C94"/>
    <w:rsid w:val="00212857"/>
    <w:rsid w:val="002428CB"/>
    <w:rsid w:val="0025120D"/>
    <w:rsid w:val="00271555"/>
    <w:rsid w:val="00271E8C"/>
    <w:rsid w:val="00275DBD"/>
    <w:rsid w:val="00276384"/>
    <w:rsid w:val="00280088"/>
    <w:rsid w:val="00281525"/>
    <w:rsid w:val="002A3B15"/>
    <w:rsid w:val="002B446D"/>
    <w:rsid w:val="002B69A4"/>
    <w:rsid w:val="002C456F"/>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369D5"/>
    <w:rsid w:val="0044436D"/>
    <w:rsid w:val="00466841"/>
    <w:rsid w:val="004836FE"/>
    <w:rsid w:val="00494527"/>
    <w:rsid w:val="004A29B7"/>
    <w:rsid w:val="004B0023"/>
    <w:rsid w:val="004C12F3"/>
    <w:rsid w:val="004D6EEF"/>
    <w:rsid w:val="004D6F9F"/>
    <w:rsid w:val="005021DE"/>
    <w:rsid w:val="0050344D"/>
    <w:rsid w:val="005074DB"/>
    <w:rsid w:val="00516AEF"/>
    <w:rsid w:val="00555DD2"/>
    <w:rsid w:val="005846D5"/>
    <w:rsid w:val="005C3704"/>
    <w:rsid w:val="00605862"/>
    <w:rsid w:val="006058D4"/>
    <w:rsid w:val="00612880"/>
    <w:rsid w:val="006269D6"/>
    <w:rsid w:val="00634F2E"/>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F3613"/>
    <w:rsid w:val="00820E36"/>
    <w:rsid w:val="008252F0"/>
    <w:rsid w:val="00832965"/>
    <w:rsid w:val="008450FC"/>
    <w:rsid w:val="008503B6"/>
    <w:rsid w:val="008527D5"/>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A00D3A"/>
    <w:rsid w:val="00A05ECE"/>
    <w:rsid w:val="00A1442F"/>
    <w:rsid w:val="00A36AD7"/>
    <w:rsid w:val="00A72063"/>
    <w:rsid w:val="00AB2470"/>
    <w:rsid w:val="00AB3025"/>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85FF9"/>
    <w:rsid w:val="00CA684A"/>
    <w:rsid w:val="00CC04AD"/>
    <w:rsid w:val="00CC17A0"/>
    <w:rsid w:val="00CC43D1"/>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589D"/>
    <w:rsid w:val="00E101C7"/>
    <w:rsid w:val="00E22ED5"/>
    <w:rsid w:val="00E349FC"/>
    <w:rsid w:val="00E9294E"/>
    <w:rsid w:val="00EB48C8"/>
    <w:rsid w:val="00EB78CE"/>
    <w:rsid w:val="00EC6DF7"/>
    <w:rsid w:val="00ED056C"/>
    <w:rsid w:val="00ED22C2"/>
    <w:rsid w:val="00F1457B"/>
    <w:rsid w:val="00F14E52"/>
    <w:rsid w:val="00F20514"/>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2185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D8CC8-5994-474F-B0C4-E42AA4147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7267</Words>
  <Characters>42881</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Žáková Petra Ing.</cp:lastModifiedBy>
  <cp:revision>3</cp:revision>
  <cp:lastPrinted>2015-09-30T07:46:00Z</cp:lastPrinted>
  <dcterms:created xsi:type="dcterms:W3CDTF">2016-07-04T12:09:00Z</dcterms:created>
  <dcterms:modified xsi:type="dcterms:W3CDTF">2016-07-08T09:32:00Z</dcterms:modified>
</cp:coreProperties>
</file>